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2B" w:rsidRPr="00F815F7" w:rsidRDefault="00AA670D" w:rsidP="00271F25">
      <w:pPr>
        <w:rPr>
          <w:b/>
          <w:bCs/>
          <w:lang w:val="pt-PT" w:eastAsia="pt-BR"/>
        </w:rPr>
      </w:pPr>
      <w:r w:rsidRPr="00F815F7">
        <w:rPr>
          <w:noProof/>
          <w:lang w:eastAsia="pt-B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85D3C35" wp14:editId="3BDBA242">
                <wp:simplePos x="0" y="0"/>
                <wp:positionH relativeFrom="column">
                  <wp:posOffset>4671695</wp:posOffset>
                </wp:positionH>
                <wp:positionV relativeFrom="paragraph">
                  <wp:posOffset>3809</wp:posOffset>
                </wp:positionV>
                <wp:extent cx="1283970" cy="638175"/>
                <wp:effectExtent l="19050" t="19050" r="11430" b="2857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638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175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B2B" w:rsidRDefault="00700B2B" w:rsidP="00700B2B"/>
                          <w:p w:rsidR="00700B2B" w:rsidRDefault="00700B2B" w:rsidP="00700B2B">
                            <w:r>
                              <w:t>MINUTA</w:t>
                            </w:r>
                            <w:r w:rsidR="00E27029">
                              <w:t xml:space="preserve"> 26.11.15</w:t>
                            </w:r>
                          </w:p>
                          <w:p w:rsidR="00E27029" w:rsidRDefault="00E27029" w:rsidP="00700B2B"/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D3C35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67.85pt;margin-top:.3pt;width:101.1pt;height:50.2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" fillcolor="yellow" strokecolor="#f2f2f2" strokeweight="2.5pt">
                <v:textbox inset="7.7pt,4.1pt,7.7pt,4.1pt">
                  <w:txbxContent>
                    <w:p w:rsidR="00700B2B" w:rsidRDefault="00700B2B" w:rsidP="00700B2B"/>
                    <w:p w:rsidR="00700B2B" w:rsidRDefault="00700B2B" w:rsidP="00700B2B">
                      <w:r>
                        <w:t>MINUTA</w:t>
                      </w:r>
                      <w:r w:rsidR="00E27029">
                        <w:t xml:space="preserve"> 26.11.15</w:t>
                      </w:r>
                    </w:p>
                    <w:p w:rsidR="00E27029" w:rsidRDefault="00E27029" w:rsidP="00700B2B"/>
                  </w:txbxContent>
                </v:textbox>
              </v:shape>
            </w:pict>
          </mc:Fallback>
        </mc:AlternateContent>
      </w:r>
      <w:r w:rsidRPr="00F815F7">
        <w:rPr>
          <w:noProof/>
          <w:lang w:eastAsia="pt-BR"/>
        </w:rPr>
        <w:drawing>
          <wp:inline distT="0" distB="0" distL="0" distR="0" wp14:anchorId="73EC921E" wp14:editId="55AE886D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2B" w:rsidRPr="00F815F7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:rsidR="004455E4" w:rsidRDefault="004455E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B94FF4" w:rsidRPr="00F815F7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PROPOSTA DE RESOLUÇÃO Nº____, DE ____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__________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201</w:t>
      </w:r>
      <w:r w:rsidR="004F251A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5</w:t>
      </w:r>
      <w:r w:rsidR="00E5526B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(2016)</w:t>
      </w:r>
    </w:p>
    <w:p w:rsidR="00917970" w:rsidRPr="00F815F7" w:rsidRDefault="00917970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433027" w:rsidRPr="00F815F7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:rsidR="007074C6" w:rsidRPr="00F815F7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:rsidR="00917970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F815F7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 tendo em vista o disposto em seu Regimento Interno, anexo à Portaria MMA no 3</w:t>
      </w:r>
      <w:r w:rsidR="00933AF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77, de 19 de setembro de 2003; </w:t>
      </w:r>
      <w:r w:rsidR="00B93EED">
        <w:rPr>
          <w:rFonts w:ascii="Times New Roman" w:eastAsia="Times New Roman" w:hAnsi="Times New Roman"/>
          <w:sz w:val="24"/>
          <w:szCs w:val="24"/>
          <w:lang w:eastAsia="pt-BR"/>
        </w:rPr>
        <w:t>e</w:t>
      </w:r>
    </w:p>
    <w:p w:rsidR="00B93EED" w:rsidRDefault="00B93EED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Constituição Federal de </w:t>
      </w:r>
      <w:proofErr w:type="gramStart"/>
      <w:r w:rsidRPr="00E5526B">
        <w:rPr>
          <w:rFonts w:ascii="Times New Roman" w:eastAsia="Times New Roman" w:hAnsi="Times New Roman"/>
          <w:strike/>
          <w:sz w:val="24"/>
          <w:szCs w:val="24"/>
          <w:lang w:eastAsia="pt-BR"/>
        </w:rPr>
        <w:t>1998</w:t>
      </w:r>
      <w:r w:rsidR="00E5526B" w:rsidRPr="00E5526B">
        <w:rPr>
          <w:rFonts w:ascii="Times New Roman" w:eastAsia="Times New Roman" w:hAnsi="Times New Roman"/>
          <w:strike/>
          <w:sz w:val="24"/>
          <w:szCs w:val="24"/>
          <w:lang w:eastAsia="pt-BR"/>
        </w:rPr>
        <w:t xml:space="preserve"> </w:t>
      </w:r>
      <w:r w:rsidR="00E5526B">
        <w:rPr>
          <w:rFonts w:ascii="Times New Roman" w:eastAsia="Times New Roman" w:hAnsi="Times New Roman"/>
          <w:strike/>
          <w:sz w:val="24"/>
          <w:szCs w:val="24"/>
          <w:lang w:eastAsia="pt-BR"/>
        </w:rPr>
        <w:t xml:space="preserve">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1988</w:t>
      </w:r>
      <w:proofErr w:type="gramEnd"/>
      <w:r>
        <w:rPr>
          <w:rFonts w:ascii="Times New Roman" w:eastAsia="Times New Roman" w:hAnsi="Times New Roman"/>
          <w:sz w:val="24"/>
          <w:szCs w:val="24"/>
          <w:lang w:eastAsia="pt-BR"/>
        </w:rPr>
        <w:t>, no seu art. 26, inciso I, que i</w:t>
      </w:r>
      <w:r w:rsidRPr="00B93EED">
        <w:rPr>
          <w:rFonts w:ascii="Times New Roman" w:eastAsia="Times New Roman" w:hAnsi="Times New Roman"/>
          <w:sz w:val="24"/>
          <w:szCs w:val="24"/>
          <w:lang w:eastAsia="pt-BR"/>
        </w:rPr>
        <w:t>nclu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em entre os bens dos Estados as </w:t>
      </w:r>
      <w:r w:rsidRPr="00B93EED">
        <w:rPr>
          <w:rFonts w:ascii="Times New Roman" w:eastAsia="Times New Roman" w:hAnsi="Times New Roman"/>
          <w:sz w:val="24"/>
          <w:szCs w:val="24"/>
          <w:lang w:eastAsia="pt-BR"/>
        </w:rPr>
        <w:t>águas superficiais ou subterrâneas, fluentes, emergentes e em depósito, ressalvadas, neste caso, na forma da lei, as decorrentes de obras da União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impõe a articulação da União com os Estados tendo em vista o gerenciamento dos recursos hídricos de interesse comum;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art. 32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INC I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9.984, de 17 de julho de 2000, que estabelece as atribuições da Agência Nacional de Águas-ANA;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13, de 25 de setembro de 2000, que estabelece diretrizes para implementação do sistema Nacional de Informações sobre Recursos Hídricos;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15, de 11 de janeiro de 2001, que estabelece as diretrizes gerais para a gestão de águas subterrâneas; 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91, de 5 de novembro de 2008, que dispõe sobre procedimentos gerais para o enquadramento dos corpos de água superficiais e subterrâneos; </w:t>
      </w:r>
    </w:p>
    <w:p w:rsidR="00EA20BF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92, de 5 de novembro de 2008, que estabelece critérios e procedimentos gerais para a proteção e </w:t>
      </w:r>
      <w:r w:rsidR="00035A1F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conservação das 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águas subterrâneas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no território brasileiro; </w:t>
      </w:r>
    </w:p>
    <w:p w:rsidR="004455E4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Considerando a Resolução CONAMA nº 396, de 3 de abril de 2008, que dispõe sobre a classificação e diretrizes ambientais para o enquadramento das águas subterrâneas; 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:rsidR="00917970" w:rsidRPr="00960F6C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</w:pPr>
      <w:r w:rsidRPr="00960F6C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Considerando a Resolução CNRH nº</w:t>
      </w:r>
      <w:r w:rsidR="00917970" w:rsidRPr="00960F6C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  <w:r w:rsidR="00960F6C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 xml:space="preserve"> 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:rsidR="002B11A7" w:rsidRDefault="00917970" w:rsidP="002B11A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</w:t>
      </w:r>
      <w:r w:rsidR="00E5526B">
        <w:rPr>
          <w:rFonts w:ascii="Times New Roman" w:eastAsia="Times New Roman" w:hAnsi="Times New Roman"/>
          <w:sz w:val="24"/>
          <w:szCs w:val="24"/>
          <w:lang w:eastAsia="pt-BR"/>
        </w:rPr>
        <w:t xml:space="preserve"> a necessária articulação entre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ANA e os órgãos gestores ou autoridades outorgantes do Distrito Federal e dos </w:t>
      </w:r>
      <w:r w:rsidR="00035A1F" w:rsidRPr="00F815F7">
        <w:rPr>
          <w:rFonts w:ascii="Times New Roman" w:eastAsia="Times New Roman" w:hAnsi="Times New Roman"/>
          <w:sz w:val="24"/>
          <w:szCs w:val="24"/>
          <w:lang w:eastAsia="pt-BR"/>
        </w:rPr>
        <w:t>Estados no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gerenciamento de aquíferos interestaduais e </w:t>
      </w:r>
      <w:proofErr w:type="spellStart"/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transfronteiriços</w:t>
      </w:r>
      <w:proofErr w:type="spellEnd"/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</w:p>
    <w:p w:rsidR="002D60FE" w:rsidRDefault="002D60FE" w:rsidP="002B11A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B4D69" w:rsidRPr="00793A12" w:rsidRDefault="00EB4D69" w:rsidP="002B11A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793A1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que a gestão integrada</w:t>
      </w:r>
      <w:r w:rsid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793A1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compreende processos sistemáticos que visam garantir a eficiência na conservação e na alocação dos recursos hídricos</w:t>
      </w:r>
      <w:r w:rsidR="00793A12" w:rsidRPr="00793A1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superficiais e subterrân</w:t>
      </w:r>
      <w:r w:rsidR="00020E4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eos</w:t>
      </w:r>
      <w:r w:rsidRPr="00793A1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 a sustentabilidade ambiental,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CB74C8" w:rsidRPr="00793A1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baseando-se no princípio de que os recursos hídricos são limitados e seus usos são interdependentes</w:t>
      </w:r>
      <w:r w:rsid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2B11A7" w:rsidRDefault="002B11A7" w:rsidP="002B11A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917970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necessidade de promover a utilização racional das águas subterrâneas e sua </w:t>
      </w:r>
      <w:r w:rsidRPr="005D4D78">
        <w:rPr>
          <w:rFonts w:ascii="Times New Roman" w:eastAsia="Times New Roman" w:hAnsi="Times New Roman"/>
          <w:sz w:val="24"/>
          <w:szCs w:val="24"/>
          <w:lang w:eastAsia="pt-BR"/>
        </w:rPr>
        <w:t>gestão integrada com as águas superficiais</w:t>
      </w:r>
      <w:r w:rsidR="00793A12"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Pr="005D4D7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proofErr w:type="gramStart"/>
      <w:r w:rsidRPr="00793A12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>de</w:t>
      </w:r>
      <w:proofErr w:type="gramEnd"/>
      <w:r w:rsidRPr="00793A12">
        <w:rPr>
          <w:rFonts w:ascii="Times New Roman" w:eastAsia="Times New Roman" w:hAnsi="Times New Roman"/>
          <w:strike/>
          <w:color w:val="FF0000"/>
          <w:sz w:val="24"/>
          <w:szCs w:val="24"/>
          <w:lang w:eastAsia="pt-BR"/>
        </w:rPr>
        <w:t xml:space="preserve"> forma sustentável</w:t>
      </w:r>
      <w:r w:rsidRPr="005D4D78">
        <w:rPr>
          <w:rFonts w:ascii="Times New Roman" w:eastAsia="Times New Roman" w:hAnsi="Times New Roman"/>
          <w:sz w:val="24"/>
          <w:szCs w:val="24"/>
          <w:lang w:eastAsia="pt-BR"/>
        </w:rPr>
        <w:t>;</w:t>
      </w:r>
      <w:r w:rsidR="00BB56E3" w:rsidRPr="005D4D7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:rsidR="00CC4FCA" w:rsidRDefault="00CC4FCA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3F18AF" w:rsidRPr="00F815F7" w:rsidRDefault="003F18AF" w:rsidP="0029399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 w:rsidRPr="00F815F7">
        <w:rPr>
          <w:rFonts w:ascii="Times New Roman" w:eastAsia="Times New Roman" w:hAnsi="Times New Roman"/>
          <w:b/>
          <w:sz w:val="24"/>
          <w:szCs w:val="24"/>
          <w:lang w:eastAsia="pt-BR"/>
        </w:rPr>
        <w:t>resolve</w:t>
      </w:r>
      <w:r w:rsidR="00B43A5D" w:rsidRPr="00F815F7">
        <w:rPr>
          <w:rFonts w:ascii="Times New Roman" w:eastAsia="Times New Roman" w:hAnsi="Times New Roman"/>
          <w:b/>
          <w:sz w:val="24"/>
          <w:szCs w:val="24"/>
          <w:lang w:eastAsia="pt-BR"/>
        </w:rPr>
        <w:t>:</w:t>
      </w:r>
    </w:p>
    <w:p w:rsidR="00BB56E3" w:rsidRPr="00F815F7" w:rsidRDefault="00BB56E3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50FC9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lang w:eastAsia="pt-BR"/>
        </w:rPr>
      </w:pPr>
      <w:r w:rsidRPr="00F815F7">
        <w:rPr>
          <w:color w:val="000000"/>
          <w:lang w:eastAsia="pt-BR"/>
        </w:rPr>
        <w:t xml:space="preserve">Art. 1º Estabelecer </w:t>
      </w:r>
      <w:r w:rsidR="00550FC9" w:rsidRPr="00F815F7">
        <w:rPr>
          <w:lang w:eastAsia="pt-BR"/>
        </w:rPr>
        <w:t xml:space="preserve">diretrizes para a gestão integrada de recursos hídricos superficiais e subterrâneos e a articulação entre a União e os Estados e o Distrito Federal com vistas ao fortalecimento dessa gestão integrada.  </w:t>
      </w:r>
    </w:p>
    <w:p w:rsidR="00293994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2º Para fins desta resolução, serão adotadas as seguintes definições: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I - Aquífero - Corpo </w:t>
      </w:r>
      <w:proofErr w:type="spellStart"/>
      <w:r w:rsidRPr="00F815F7">
        <w:rPr>
          <w:color w:val="000000"/>
          <w:lang w:eastAsia="pt-BR"/>
        </w:rPr>
        <w:t>hidrogeológico</w:t>
      </w:r>
      <w:proofErr w:type="spellEnd"/>
      <w:r w:rsidRPr="00F815F7">
        <w:rPr>
          <w:color w:val="000000"/>
          <w:lang w:eastAsia="pt-BR"/>
        </w:rPr>
        <w:t xml:space="preserve"> com capacidade de acumular e transmitir água através dos seus poros, fissuras, ou espaços resultantes da dissolução e carreamento de materiais rochosos;</w:t>
      </w:r>
    </w:p>
    <w:p w:rsidR="00917970" w:rsidRPr="00F815F7" w:rsidRDefault="00917970" w:rsidP="00293994">
      <w:pPr>
        <w:spacing w:after="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lastRenderedPageBreak/>
        <w:t xml:space="preserve">II - Sistema Aquífero - Conjunto de aquíferos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hidráulicamente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conectados; 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III Aquífero Confinado: </w:t>
      </w:r>
      <w:r w:rsidR="00710A82" w:rsidRPr="00710A82">
        <w:rPr>
          <w:color w:val="538135" w:themeColor="accent6" w:themeShade="BF"/>
          <w:lang w:eastAsia="pt-BR"/>
        </w:rPr>
        <w:t>Aquífero</w:t>
      </w:r>
      <w:r w:rsidRPr="00F815F7">
        <w:rPr>
          <w:color w:val="000000"/>
          <w:lang w:eastAsia="pt-BR"/>
        </w:rPr>
        <w:t xml:space="preserve"> submetid</w:t>
      </w:r>
      <w:r w:rsidR="00B62111" w:rsidRPr="00B62111">
        <w:rPr>
          <w:color w:val="FF0000"/>
          <w:lang w:eastAsia="pt-BR"/>
        </w:rPr>
        <w:t>o</w:t>
      </w:r>
      <w:r w:rsidRPr="00F815F7">
        <w:rPr>
          <w:color w:val="000000"/>
          <w:lang w:eastAsia="pt-BR"/>
        </w:rPr>
        <w:t xml:space="preserve"> a pressão superior à atmosférica. Sua superfície </w:t>
      </w:r>
      <w:proofErr w:type="spellStart"/>
      <w:r w:rsidRPr="00F815F7">
        <w:rPr>
          <w:color w:val="000000"/>
          <w:lang w:eastAsia="pt-BR"/>
        </w:rPr>
        <w:t>potenciométrica</w:t>
      </w:r>
      <w:proofErr w:type="spellEnd"/>
      <w:r w:rsidRPr="00F815F7">
        <w:rPr>
          <w:color w:val="000000"/>
          <w:lang w:eastAsia="pt-BR"/>
        </w:rPr>
        <w:t xml:space="preserve"> é virtual e situa-se acima do topo da formação aquífera; 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IV - Aquífero Livre: </w:t>
      </w:r>
      <w:r w:rsidR="00710A82" w:rsidRPr="00710A82">
        <w:rPr>
          <w:color w:val="538135" w:themeColor="accent6" w:themeShade="BF"/>
          <w:lang w:eastAsia="pt-BR"/>
        </w:rPr>
        <w:t>Aquífero</w:t>
      </w:r>
      <w:r w:rsidRPr="00710A82">
        <w:rPr>
          <w:color w:val="538135" w:themeColor="accent6" w:themeShade="BF"/>
          <w:lang w:eastAsia="pt-BR"/>
        </w:rPr>
        <w:t xml:space="preserve"> </w:t>
      </w:r>
      <w:r w:rsidRPr="00F815F7">
        <w:rPr>
          <w:color w:val="000000"/>
          <w:lang w:eastAsia="pt-BR"/>
        </w:rPr>
        <w:t xml:space="preserve">que possui uma superfície livre de água em contato direto com o ar e, portanto, submetido à pressão atmosférica. Sua superfície </w:t>
      </w:r>
      <w:proofErr w:type="spellStart"/>
      <w:r w:rsidRPr="00F815F7">
        <w:rPr>
          <w:color w:val="000000"/>
          <w:lang w:eastAsia="pt-BR"/>
        </w:rPr>
        <w:t>potenciométrica</w:t>
      </w:r>
      <w:proofErr w:type="spellEnd"/>
      <w:r w:rsidRPr="00F815F7">
        <w:rPr>
          <w:color w:val="000000"/>
          <w:lang w:eastAsia="pt-BR"/>
        </w:rPr>
        <w:t xml:space="preserve"> é real e situa-se ou no topo ou abaixo do topo da formação aquífera;</w:t>
      </w:r>
    </w:p>
    <w:p w:rsidR="00917970" w:rsidRPr="00F815F7" w:rsidRDefault="00917970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 - Aquífero Interestadual -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quífero distribuído nos ter</w:t>
      </w:r>
      <w:r w:rsidR="00E5526B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ritórios de, pelos menos, dois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E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stados; </w:t>
      </w:r>
    </w:p>
    <w:p w:rsidR="00917970" w:rsidRPr="00F815F7" w:rsidRDefault="00917970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VI - Aquífero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- Aquífero compartilhado pelo Brasil com, pelo menos, um país vizinho fronteiriço.</w:t>
      </w:r>
    </w:p>
    <w:p w:rsidR="00AA670D" w:rsidRPr="00F854C7" w:rsidRDefault="00AA670D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VII –</w:t>
      </w:r>
      <w:proofErr w:type="gramStart"/>
      <w:r w:rsidR="00FA373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Área</w:t>
      </w:r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(</w:t>
      </w:r>
      <w:proofErr w:type="gramEnd"/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s)</w:t>
      </w:r>
      <w:r w:rsidR="00FA373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 Conexão Rio-Aquífero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(ACRA) </w:t>
      </w:r>
      <w:r w:rsidR="00E5526B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- </w:t>
      </w:r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–</w:t>
      </w:r>
      <w:r w:rsidR="00FA373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Zona (s) homogênea (s), com relação às características </w:t>
      </w:r>
      <w:proofErr w:type="spellStart"/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hidrogeológicas</w:t>
      </w:r>
      <w:proofErr w:type="spellEnd"/>
      <w:r w:rsidR="00F854C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 hidrológicas</w:t>
      </w:r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, delimitada(s) dentro de uma bacia ou </w:t>
      </w:r>
      <w:proofErr w:type="spellStart"/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sub-bacia</w:t>
      </w:r>
      <w:proofErr w:type="spellEnd"/>
      <w:r w:rsidR="00194D5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hidrográfica.</w:t>
      </w:r>
      <w:r w:rsidR="00F854C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C31B3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Pode ser composta por</w:t>
      </w:r>
      <w:r w:rsidR="00857A7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um</w:t>
      </w:r>
      <w:r w:rsidR="00F854C7" w:rsidRPr="00F854C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</w:t>
      </w:r>
      <w:r w:rsidR="00C31B3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ou várias</w:t>
      </w:r>
      <w:r w:rsidR="00F854C7" w:rsidRPr="00F854C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unidades geológicas </w:t>
      </w:r>
      <w:r w:rsidR="00C31B32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agrupadas </w:t>
      </w:r>
      <w:r w:rsidR="00F854C7" w:rsidRPr="00F854C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que armazenam e transmitem a água subterrânea de forma semelhante</w:t>
      </w:r>
      <w:r w:rsidR="00960F6C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293994" w:rsidRPr="00F815F7" w:rsidRDefault="00293994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243E5" w:rsidRPr="00F815F7" w:rsidRDefault="007E09CC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Art. </w:t>
      </w:r>
      <w:r w:rsidR="00917970" w:rsidRPr="00F815F7">
        <w:rPr>
          <w:color w:val="000000"/>
          <w:lang w:eastAsia="pt-BR"/>
        </w:rPr>
        <w:t>3</w:t>
      </w:r>
      <w:r w:rsidR="004E7010" w:rsidRPr="00F815F7">
        <w:rPr>
          <w:color w:val="000000"/>
          <w:lang w:eastAsia="pt-BR"/>
        </w:rPr>
        <w:t>º –</w:t>
      </w:r>
      <w:r w:rsidR="00FE4617" w:rsidRPr="00F815F7">
        <w:rPr>
          <w:color w:val="000000"/>
          <w:lang w:eastAsia="pt-BR"/>
        </w:rPr>
        <w:t xml:space="preserve"> </w:t>
      </w:r>
      <w:r w:rsidR="00E12B09" w:rsidRPr="00F815F7">
        <w:rPr>
          <w:color w:val="000000"/>
          <w:lang w:eastAsia="pt-BR"/>
        </w:rPr>
        <w:t xml:space="preserve">A gestão integrada dos recursos hídricos superficiais e subterrâneos </w:t>
      </w:r>
      <w:r w:rsidR="009243E5" w:rsidRPr="00F815F7">
        <w:rPr>
          <w:color w:val="000000"/>
          <w:lang w:eastAsia="pt-BR"/>
        </w:rPr>
        <w:t xml:space="preserve">observará a </w:t>
      </w:r>
      <w:r w:rsidR="00E12B09" w:rsidRPr="00F815F7">
        <w:rPr>
          <w:color w:val="000000"/>
          <w:lang w:eastAsia="pt-BR"/>
        </w:rPr>
        <w:t xml:space="preserve">existência da </w:t>
      </w:r>
      <w:r w:rsidR="004E7010" w:rsidRPr="00F815F7">
        <w:rPr>
          <w:color w:val="000000"/>
          <w:lang w:eastAsia="pt-BR"/>
        </w:rPr>
        <w:t>conectividade entre as águas superficiais e subterrâneas</w:t>
      </w:r>
      <w:r w:rsidR="009243E5" w:rsidRPr="00F815F7">
        <w:rPr>
          <w:color w:val="000000"/>
          <w:lang w:eastAsia="pt-BR"/>
        </w:rPr>
        <w:t xml:space="preserve">, para situações </w:t>
      </w:r>
      <w:r w:rsidR="00031A88" w:rsidRPr="00F815F7">
        <w:rPr>
          <w:color w:val="000000"/>
          <w:lang w:eastAsia="pt-BR"/>
        </w:rPr>
        <w:t>de aquíferos</w:t>
      </w:r>
      <w:r w:rsidR="009243E5" w:rsidRPr="00F815F7">
        <w:rPr>
          <w:color w:val="000000"/>
          <w:lang w:eastAsia="pt-BR"/>
        </w:rPr>
        <w:t xml:space="preserve"> </w:t>
      </w:r>
      <w:r w:rsidR="00C31D35" w:rsidRPr="00194D53">
        <w:rPr>
          <w:strike/>
          <w:color w:val="000000"/>
          <w:lang w:eastAsia="pt-BR"/>
        </w:rPr>
        <w:t>porosos</w:t>
      </w:r>
      <w:r w:rsidR="00C31D35" w:rsidRPr="00F815F7">
        <w:rPr>
          <w:color w:val="000000"/>
          <w:lang w:eastAsia="pt-BR"/>
        </w:rPr>
        <w:t xml:space="preserve"> </w:t>
      </w:r>
      <w:r w:rsidR="009243E5" w:rsidRPr="00F815F7">
        <w:rPr>
          <w:color w:val="000000"/>
          <w:lang w:eastAsia="pt-BR"/>
        </w:rPr>
        <w:t xml:space="preserve">livres e rios perenes. </w:t>
      </w:r>
    </w:p>
    <w:p w:rsidR="009243E5" w:rsidRDefault="009243E5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Parágrafo Único: No caso de aquíferos </w:t>
      </w:r>
      <w:r w:rsidR="00C905C3" w:rsidRPr="00F815F7">
        <w:rPr>
          <w:color w:val="000000"/>
          <w:lang w:eastAsia="pt-BR"/>
        </w:rPr>
        <w:t xml:space="preserve">confinados, </w:t>
      </w:r>
      <w:r w:rsidRPr="00F815F7">
        <w:rPr>
          <w:color w:val="000000"/>
          <w:lang w:eastAsia="pt-BR"/>
        </w:rPr>
        <w:t>essa norma se aplica quando confirmada a conectividade</w:t>
      </w:r>
      <w:r w:rsidR="00C905C3" w:rsidRPr="00F815F7">
        <w:rPr>
          <w:color w:val="000000"/>
          <w:lang w:eastAsia="pt-BR"/>
        </w:rPr>
        <w:t xml:space="preserve"> e quantificada as contribuições para a vazão de base.</w:t>
      </w:r>
    </w:p>
    <w:p w:rsidR="00293994" w:rsidRPr="00F815F7" w:rsidRDefault="00293994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</w:p>
    <w:p w:rsidR="00E03023" w:rsidRPr="00F815F7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91797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4</w:t>
      </w:r>
      <w:r w:rsidR="002E445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° - </w:t>
      </w:r>
      <w:r w:rsidR="00C542F2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 gestão integrada será feita em </w:t>
      </w:r>
      <w:r w:rsidR="005A0806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Áreas de Conexão</w:t>
      </w:r>
      <w:r w:rsidR="002E445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R</w:t>
      </w:r>
      <w:r w:rsidR="0091797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io Aquífero</w:t>
      </w:r>
      <w:r w:rsidR="002E445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(</w:t>
      </w:r>
      <w:r w:rsidR="00710A8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ACRA</w:t>
      </w:r>
      <w:r w:rsidR="002E445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),</w:t>
      </w:r>
      <w:r w:rsidR="00C542F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</w:t>
      </w:r>
      <w:r w:rsidR="00C542F2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 deverão </w:t>
      </w:r>
      <w:r w:rsidR="00E03023" w:rsidRPr="00F815F7">
        <w:rPr>
          <w:rFonts w:ascii="Times New Roman" w:eastAsia="Times New Roman" w:hAnsi="Times New Roman"/>
          <w:sz w:val="24"/>
          <w:szCs w:val="24"/>
          <w:lang w:eastAsia="pt-BR"/>
        </w:rPr>
        <w:t>estar restritas</w:t>
      </w:r>
      <w:r w:rsidR="00F42DB1">
        <w:rPr>
          <w:rFonts w:ascii="Times New Roman" w:eastAsia="Times New Roman" w:hAnsi="Times New Roman"/>
          <w:sz w:val="24"/>
          <w:szCs w:val="24"/>
          <w:lang w:eastAsia="pt-BR"/>
        </w:rPr>
        <w:t>:</w:t>
      </w:r>
    </w:p>
    <w:p w:rsidR="00E03023" w:rsidRPr="00F815F7" w:rsidRDefault="00E5526B" w:rsidP="00293994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uma </w:t>
      </w:r>
      <w:r w:rsidR="00710A8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única</w:t>
      </w:r>
      <w:r w:rsidR="00E03023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</w:t>
      </w:r>
      <w:r w:rsidR="00E0302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bacia ou </w:t>
      </w:r>
      <w:proofErr w:type="spellStart"/>
      <w:r w:rsidR="00E0302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sub-bacia</w:t>
      </w:r>
      <w:proofErr w:type="spellEnd"/>
      <w:r w:rsidR="00E0302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hidrográfica; </w:t>
      </w:r>
      <w:r w:rsidR="00710A82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</w:t>
      </w:r>
    </w:p>
    <w:p w:rsidR="00917970" w:rsidRDefault="00E03023" w:rsidP="00293994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</w:t>
      </w:r>
      <w:r w:rsidR="00E5526B" w:rsidRPr="00E5526B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</w:t>
      </w:r>
      <w:r w:rsidR="00E5526B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</w:t>
      </w:r>
      <w:r w:rsidR="002E445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um </w:t>
      </w:r>
      <w:r w:rsidR="00710A8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único</w:t>
      </w:r>
      <w:r w:rsidR="005100A5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aquífer</w:t>
      </w:r>
      <w:r w:rsidR="00710A8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o</w:t>
      </w:r>
      <w:r w:rsidR="002E4450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 xml:space="preserve"> </w:t>
      </w:r>
      <w:r w:rsidR="002E445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ou sistema aquífero</w:t>
      </w:r>
      <w:r w:rsidR="002C16E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1F1E87" w:rsidRDefault="001F1E87" w:rsidP="001F1E87">
      <w:pPr>
        <w:spacing w:after="0" w:line="360" w:lineRule="auto"/>
        <w:ind w:left="284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A7758B" w:rsidRPr="00E64911" w:rsidRDefault="001F1E87" w:rsidP="001F1E87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Parágrafo 1º - No intuito de alcançar o disposto no caput deverá ser realizada a i</w:t>
      </w:r>
      <w:r w:rsidRPr="001329D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ntegração</w:t>
      </w:r>
      <w:r w:rsidR="00B0408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B04086" w:rsidRPr="00B04086">
        <w:rPr>
          <w:rFonts w:ascii="Times New Roman" w:eastAsia="Times New Roman" w:hAnsi="Times New Roman"/>
          <w:color w:val="002060"/>
          <w:sz w:val="24"/>
          <w:szCs w:val="24"/>
          <w:lang w:eastAsia="pt-BR"/>
        </w:rPr>
        <w:t>(articulação)</w:t>
      </w:r>
      <w:r w:rsidRPr="00B04086">
        <w:rPr>
          <w:rFonts w:ascii="Times New Roman" w:eastAsia="Times New Roman" w:hAnsi="Times New Roman"/>
          <w:color w:val="002060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entre o Sistema Nacional de Informações sobre Recursos Hídricos (SNIRH) e o Sistema de Informações de Águas Subterrâneas (SIAGAS) de forma a viabilizar um intercâmbio e disponibilização </w:t>
      </w:r>
      <w:r w:rsidRPr="00E64911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de </w:t>
      </w:r>
      <w:r w:rsidR="00B04086" w:rsidRPr="00E64911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dados e </w:t>
      </w:r>
      <w:r w:rsidRPr="00E64911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informações sobre os recursos hídricos</w:t>
      </w:r>
      <w:r w:rsidR="00B04086" w:rsidRPr="00E64911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1F1E87" w:rsidRDefault="001F1E87" w:rsidP="001F1E8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1A0309" w:rsidRDefault="001A0309" w:rsidP="001A0309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Parágrafo 2</w:t>
      </w:r>
      <w:r>
        <w:rPr>
          <w:rFonts w:ascii="Times New Roman" w:eastAsia="Times New Roman" w:hAnsi="Times New Roman"/>
          <w:color w:val="FF0000"/>
          <w:sz w:val="24"/>
          <w:szCs w:val="24"/>
          <w:vertAlign w:val="superscript"/>
          <w:lang w:eastAsia="pt-BR"/>
        </w:rPr>
        <w:t>o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. Métodos diretos e indiretos de investigação e análise deverão ser adotados para caracterização e quantificação das interações águas superficiais e subterrâneas na ACRA. </w:t>
      </w:r>
    </w:p>
    <w:p w:rsidR="001A0309" w:rsidRDefault="001A0309" w:rsidP="001A0309">
      <w:pPr>
        <w:spacing w:after="0" w:line="360" w:lineRule="auto"/>
        <w:jc w:val="both"/>
        <w:rPr>
          <w:rFonts w:ascii="AdvTT3713a231" w:hAnsi="AdvTT3713a231" w:cs="AdvTT3713a231"/>
          <w:color w:val="131413"/>
          <w:sz w:val="21"/>
          <w:szCs w:val="21"/>
        </w:rPr>
      </w:pPr>
    </w:p>
    <w:p w:rsidR="001A0309" w:rsidRDefault="001A0309" w:rsidP="001A0309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FF0000"/>
          <w:lang w:eastAsia="pt-BR"/>
        </w:rPr>
      </w:pPr>
      <w:r>
        <w:rPr>
          <w:color w:val="FF0000"/>
          <w:lang w:eastAsia="pt-BR"/>
        </w:rPr>
        <w:lastRenderedPageBreak/>
        <w:t>Parágrafo 3</w:t>
      </w:r>
      <w:r>
        <w:rPr>
          <w:color w:val="FF0000"/>
          <w:vertAlign w:val="superscript"/>
          <w:lang w:eastAsia="pt-BR"/>
        </w:rPr>
        <w:t>o</w:t>
      </w:r>
      <w:r>
        <w:rPr>
          <w:color w:val="FF0000"/>
          <w:lang w:eastAsia="pt-BR"/>
        </w:rPr>
        <w:t xml:space="preserve"> – Um sistema de monitoramento deverá ser implantado na ACRA, de forma gradual, abrangendo estações fluviométricas, pluviométricas e poços de observação de modo a promover o aprimoramento das informações necessárias à gestão integrada dos recursos hídricos;</w:t>
      </w:r>
    </w:p>
    <w:p w:rsidR="001A0309" w:rsidRDefault="001A0309" w:rsidP="001A0309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FF0000"/>
          <w:lang w:eastAsia="pt-BR"/>
        </w:rPr>
      </w:pPr>
    </w:p>
    <w:p w:rsidR="006A54C0" w:rsidRDefault="001A0309" w:rsidP="001A0309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Parágrafo 4</w:t>
      </w:r>
      <w:r>
        <w:rPr>
          <w:rFonts w:ascii="Times New Roman" w:eastAsia="Times New Roman" w:hAnsi="Times New Roman"/>
          <w:color w:val="FF0000"/>
          <w:sz w:val="24"/>
          <w:szCs w:val="24"/>
          <w:vertAlign w:val="superscript"/>
          <w:lang w:eastAsia="pt-BR"/>
        </w:rPr>
        <w:t>o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– A alocação de água na ACRA deve ser efetuada considerando o conhecimento a respeito da interação água superficial e subterrânea e o monitoramento dos efeitos das extrações existentes.</w:t>
      </w:r>
    </w:p>
    <w:p w:rsidR="00E44507" w:rsidRDefault="00E44507" w:rsidP="001A0309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E44507" w:rsidRDefault="00020E4E" w:rsidP="001A0309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Parágrafo 5 - Nos</w:t>
      </w:r>
      <w:r w:rsidR="00E4450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casos 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d</w:t>
      </w:r>
      <w:r w:rsidR="00E4450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o aquífero que compõe a ACRA se estender para as bacias hidrográficas adjacentes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deverão</w:t>
      </w:r>
      <w:r w:rsidR="00E4450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ser avaliad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o</w:t>
      </w:r>
      <w:r w:rsidR="00E4450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s e considerad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o</w:t>
      </w:r>
      <w:r w:rsidR="00E4450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s </w:t>
      </w:r>
      <w:r w:rsidR="00012B4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os</w:t>
      </w:r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aportes ou saídas de água subterrânea.</w:t>
      </w:r>
    </w:p>
    <w:p w:rsidR="001A0309" w:rsidRPr="006A54C0" w:rsidRDefault="001A0309" w:rsidP="001A0309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905F3A" w:rsidRDefault="00905F3A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Art. 5º </w:t>
      </w:r>
      <w:r w:rsidR="00BB56E3" w:rsidRPr="00F815F7">
        <w:rPr>
          <w:rFonts w:ascii="Times New Roman" w:eastAsia="Times New Roman" w:hAnsi="Times New Roman"/>
          <w:sz w:val="24"/>
          <w:szCs w:val="24"/>
          <w:lang w:eastAsia="pt-BR"/>
        </w:rPr>
        <w:t>As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autoridades de uso e ocupação</w:t>
      </w:r>
      <w:r w:rsidR="00CB74C8">
        <w:rPr>
          <w:rFonts w:ascii="Times New Roman" w:eastAsia="Times New Roman" w:hAnsi="Times New Roman"/>
          <w:sz w:val="24"/>
          <w:szCs w:val="24"/>
          <w:lang w:eastAsia="pt-BR"/>
        </w:rPr>
        <w:t xml:space="preserve"> do solo em articulação com os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órgãos gestores de recursos </w:t>
      </w:r>
      <w:r w:rsidR="00EC176B" w:rsidRPr="00F815F7">
        <w:rPr>
          <w:rFonts w:ascii="Times New Roman" w:eastAsia="Times New Roman" w:hAnsi="Times New Roman"/>
          <w:sz w:val="24"/>
          <w:szCs w:val="24"/>
          <w:lang w:eastAsia="pt-BR"/>
        </w:rPr>
        <w:t>hídricos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, os comitês de bacia e autoridades ambientais, deverão estabelecer em conjunto as normas específicas para cada </w:t>
      </w:r>
      <w:r w:rsidR="00E5526B" w:rsidRPr="00437576">
        <w:rPr>
          <w:rFonts w:ascii="Times New Roman" w:eastAsia="Times New Roman" w:hAnsi="Times New Roman"/>
          <w:color w:val="7030A0"/>
          <w:sz w:val="24"/>
          <w:szCs w:val="24"/>
          <w:highlight w:val="yellow"/>
          <w:lang w:eastAsia="pt-BR"/>
        </w:rPr>
        <w:t>(ACRA)</w:t>
      </w:r>
      <w:r w:rsidR="00E5526B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dentro das bacias hidrográficas.</w:t>
      </w:r>
    </w:p>
    <w:p w:rsidR="006A54C0" w:rsidRPr="00F815F7" w:rsidRDefault="006A54C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04340A" w:rsidRDefault="0004340A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Parágrafo 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1º</w:t>
      </w:r>
      <w:r w:rsidR="003B0F21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– No caso de aluviões de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rios federais</w:t>
      </w:r>
      <w:r w:rsidR="003B0F21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a Agência Nacional de Águas (ANA</w:t>
      </w:r>
      <w:r w:rsidR="007C5037" w:rsidRPr="00F815F7">
        <w:rPr>
          <w:rFonts w:ascii="Times New Roman" w:eastAsia="Times New Roman" w:hAnsi="Times New Roman"/>
          <w:sz w:val="24"/>
          <w:szCs w:val="24"/>
          <w:lang w:eastAsia="pt-BR"/>
        </w:rPr>
        <w:t>), participará</w:t>
      </w:r>
      <w:r w:rsidR="00BA073F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da gestão. </w:t>
      </w:r>
    </w:p>
    <w:p w:rsidR="006A54C0" w:rsidRDefault="006A54C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46AC3" w:rsidRDefault="003B0F21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Art. 6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="00BB56E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905CAC" w:rsidRPr="00F815F7">
        <w:rPr>
          <w:rFonts w:ascii="Times New Roman" w:eastAsia="Times New Roman" w:hAnsi="Times New Roman"/>
          <w:sz w:val="24"/>
          <w:szCs w:val="24"/>
          <w:lang w:eastAsia="pt-BR"/>
        </w:rPr>
        <w:t>As normas advindas de d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ecisões de gestão integrada das águas superficiais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 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>subterrâneas,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em cada </w:t>
      </w:r>
      <w:r w:rsidR="00E5526B" w:rsidRPr="00437576">
        <w:rPr>
          <w:rFonts w:ascii="Times New Roman" w:eastAsia="Times New Roman" w:hAnsi="Times New Roman"/>
          <w:color w:val="7030A0"/>
          <w:sz w:val="24"/>
          <w:szCs w:val="24"/>
          <w:highlight w:val="yellow"/>
          <w:lang w:eastAsia="pt-BR"/>
        </w:rPr>
        <w:t>(ACRA)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="0097437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46AC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apresentadas em documento apropriado </w:t>
      </w:r>
      <w:r w:rsidR="00446AC3" w:rsidRPr="00FA395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ser</w:t>
      </w:r>
      <w:r w:rsidR="00FA3954" w:rsidRPr="00FA395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em</w:t>
      </w:r>
      <w:r w:rsidR="00446AC3" w:rsidRPr="00FA395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incorporad</w:t>
      </w:r>
      <w:r w:rsidR="00FA3954" w:rsidRPr="00FA395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</w:t>
      </w:r>
      <w:r w:rsidR="00446AC3" w:rsidRPr="00FA3954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s </w:t>
      </w:r>
      <w:r w:rsidR="00446AC3" w:rsidRPr="00F815F7">
        <w:rPr>
          <w:rFonts w:ascii="Times New Roman" w:eastAsia="Times New Roman" w:hAnsi="Times New Roman"/>
          <w:sz w:val="24"/>
          <w:szCs w:val="24"/>
          <w:lang w:eastAsia="pt-BR"/>
        </w:rPr>
        <w:t>nos Planos de Bacia.</w:t>
      </w:r>
    </w:p>
    <w:p w:rsidR="006A54C0" w:rsidRDefault="006A54C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30B01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4241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7</w:t>
      </w:r>
      <w:r w:rsidR="00CB74C8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° 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Todos os aquíferos livres no território nacional</w:t>
      </w:r>
      <w:r w:rsidR="00391F6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passar</w:t>
      </w:r>
      <w:r w:rsidR="00391F6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ão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ser considerados diretamente interconectados com as águas superficiais e terão que seguir as normas gerais previstas nesta resolução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para a regularização de usos.</w:t>
      </w:r>
    </w:p>
    <w:p w:rsidR="00E316FD" w:rsidRPr="00F815F7" w:rsidRDefault="00530B01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0F539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: Este artigo não </w:t>
      </w:r>
      <w:r w:rsidRPr="00710A82">
        <w:rPr>
          <w:rFonts w:ascii="Times New Roman" w:eastAsia="Times New Roman" w:hAnsi="Times New Roman"/>
          <w:strike/>
          <w:color w:val="000000"/>
          <w:sz w:val="24"/>
          <w:szCs w:val="24"/>
          <w:lang w:eastAsia="pt-BR"/>
        </w:rPr>
        <w:t>valerá</w:t>
      </w:r>
      <w:r w:rsidR="00710A82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710A82" w:rsidRPr="00710A82">
        <w:rPr>
          <w:rFonts w:ascii="Times New Roman" w:eastAsia="Times New Roman" w:hAnsi="Times New Roman"/>
          <w:color w:val="538135" w:themeColor="accent6" w:themeShade="BF"/>
          <w:sz w:val="24"/>
          <w:szCs w:val="24"/>
          <w:lang w:eastAsia="pt-BR"/>
        </w:rPr>
        <w:t>se aplica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nos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caso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293994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em que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:</w:t>
      </w:r>
    </w:p>
    <w:p w:rsidR="00E316FD" w:rsidRPr="00F815F7" w:rsidRDefault="00E316FD" w:rsidP="00293994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Existam</w:t>
      </w:r>
      <w:proofErr w:type="spellEnd"/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estudos </w:t>
      </w:r>
      <w:r w:rsidR="00530B0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ou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pes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quisas que indiquem </w:t>
      </w:r>
      <w:r w:rsidR="00530B0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não há conexão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4E7010" w:rsidRDefault="00293994" w:rsidP="00293994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</w:t>
      </w:r>
      <w:r w:rsidR="00BE3CA2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xistam 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interesses especiais de Estado na respectiva área, com a devida justificativa técnica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6A54C0" w:rsidRPr="00F815F7" w:rsidRDefault="006A54C0" w:rsidP="006A54C0">
      <w:pPr>
        <w:spacing w:after="0" w:line="360" w:lineRule="auto"/>
        <w:ind w:left="795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6915EA" w:rsidRDefault="006915EA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C31D3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0F539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DE4CE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 caso particular </w:t>
      </w:r>
      <w:proofErr w:type="gram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dos aluviões</w:t>
      </w:r>
      <w:proofErr w:type="gram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dos rios perenes </w:t>
      </w:r>
      <w:r w:rsidR="00C6584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ou perenizados </w:t>
      </w:r>
      <w:r w:rsidRPr="00710A82">
        <w:rPr>
          <w:rFonts w:ascii="Times New Roman" w:eastAsia="Times New Roman" w:hAnsi="Times New Roman"/>
          <w:strike/>
          <w:color w:val="538135" w:themeColor="accent6" w:themeShade="BF"/>
          <w:sz w:val="24"/>
          <w:szCs w:val="24"/>
          <w:lang w:eastAsia="pt-BR"/>
        </w:rPr>
        <w:t>federais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à menos que existam estudos e pesquisas que indiquem outras possibilidades ou que normas específicas </w:t>
      </w:r>
      <w:r w:rsidR="001A3F2B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tenham sido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definidas pelas partes interessadas, deverão ser considerados como interconectados diretamente, com paridade de vazão 1 para 1, qualquer que seja a captação subt</w:t>
      </w:r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errânea ou sua distância do rio.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</w:p>
    <w:p w:rsidR="006A54C0" w:rsidRPr="00F815F7" w:rsidRDefault="006A54C0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AF0AC3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4F00B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6A54C0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Caberá a </w:t>
      </w:r>
      <w:r w:rsidR="001D791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</w:t>
      </w:r>
      <w:r w:rsidR="00201833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representada prioritariamente pela ANA, SRHU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/MMA</w:t>
      </w:r>
      <w:r w:rsidR="00201833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 CPRM</w:t>
      </w:r>
      <w:r w:rsidR="00201833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no prazo de 1 ano a partir da data de publicação de</w:t>
      </w:r>
      <w:r w:rsidR="009110F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sta resolução, </w:t>
      </w:r>
      <w:r w:rsidR="00DE4CE7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publicar </w:t>
      </w:r>
      <w:r w:rsidR="00201833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um documento contendo a terminologia, </w:t>
      </w:r>
      <w:r w:rsidR="00AF0AC3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conceitos </w:t>
      </w:r>
      <w:r w:rsidR="00201833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 procedimentos </w:t>
      </w:r>
      <w:r w:rsid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metodológicos </w:t>
      </w:r>
      <w:r w:rsidR="00A274F5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consistente</w:t>
      </w:r>
      <w:r w:rsidR="00AF0AC3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</w:t>
      </w:r>
      <w:r w:rsidR="00A274F5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 com a interação das águas </w:t>
      </w:r>
      <w:r w:rsidR="00AF0AC3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 xml:space="preserve">superficiais e </w:t>
      </w:r>
      <w:r w:rsidR="00A274F5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subterrâneas</w:t>
      </w:r>
      <w:r w:rsidR="00A274F5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201833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 a gestão integrada dos recursos hídricos </w:t>
      </w:r>
      <w:r w:rsidR="00A274F5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ser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em incorporadas</w:t>
      </w:r>
      <w:r w:rsidR="00A274F5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="00A274F5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nos Planos de Bacia estaduais e federais</w:t>
      </w:r>
      <w:r w:rsidR="00AF0AC3" w:rsidRPr="00787C4A"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  <w:t>.</w:t>
      </w:r>
    </w:p>
    <w:p w:rsidR="00787C4A" w:rsidRPr="00787C4A" w:rsidRDefault="00787C4A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t-BR"/>
        </w:rPr>
      </w:pPr>
    </w:p>
    <w:p w:rsidR="00302AF1" w:rsidRDefault="00302AF1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7C503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</w:t>
      </w:r>
      <w:proofErr w:type="gramStart"/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  A</w:t>
      </w:r>
      <w:proofErr w:type="gram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partir de dois anos da publicação desta</w:t>
      </w:r>
      <w:r w:rsidR="0002722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resolução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os planos de bacias nacionais e estaduais,</w:t>
      </w:r>
      <w:r w:rsidR="0036534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deverão ser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adaptados</w:t>
      </w:r>
      <w:r w:rsidR="00CB74C8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201833" w:rsidRPr="00201833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conforme o documento produzido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035FE0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9</w:t>
      </w:r>
      <w:r w:rsidR="00EA63C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 planejamento e </w:t>
      </w:r>
      <w:r w:rsidR="00F23858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na implantação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 novos pontos para constituir redes de monitor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ame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nto </w:t>
      </w:r>
      <w:proofErr w:type="spellStart"/>
      <w:r w:rsidR="00F23858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hidrometereológico</w:t>
      </w:r>
      <w:proofErr w:type="spellEnd"/>
      <w:r w:rsidR="00F23858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estaduais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federal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-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F60EB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instaladas a partir da publicação desta resolução,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deverão o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b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rigatoriamente, considerar a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geologia e os aquíferos existentes nas bacias hidrográficas, para que a contribuição subterrânea possa ser corretamente </w:t>
      </w:r>
      <w:r w:rsidR="00787C4A" w:rsidRPr="00787C4A">
        <w:rPr>
          <w:rFonts w:ascii="Times New Roman" w:eastAsia="Times New Roman" w:hAnsi="Times New Roman"/>
          <w:strike/>
          <w:color w:val="000000"/>
          <w:sz w:val="24"/>
          <w:szCs w:val="24"/>
          <w:lang w:eastAsia="pt-BR"/>
        </w:rPr>
        <w:t>medida</w:t>
      </w:r>
      <w:r w:rsidR="00787C4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787C4A" w:rsidRPr="00787C4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avaliada e quantificada</w:t>
      </w:r>
      <w:r w:rsidR="00035FE0" w:rsidRPr="00787C4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F815F7" w:rsidRDefault="00BB56E3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10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° </w:t>
      </w:r>
      <w:r w:rsidR="007E09CC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No gerenciamento dos aquíferos e sistemas aquíferos interestaduais os órgãos gestores de recursos hídricos dos Estados e Distrito Federal poderão solicitar apoio administrativo e executivo da Agência Nacional de Águas – ANA para dirimir divergências técnicas e/ou regulatórias</w:t>
      </w:r>
      <w:r w:rsidR="00710A82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  <w:r w:rsidR="007E09CC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proofErr w:type="gramStart"/>
      <w:r w:rsidR="007E09CC" w:rsidRPr="00710A82">
        <w:rPr>
          <w:rFonts w:ascii="Times New Roman" w:eastAsia="Times New Roman" w:hAnsi="Times New Roman"/>
          <w:strike/>
          <w:color w:val="538135" w:themeColor="accent6" w:themeShade="BF"/>
          <w:sz w:val="24"/>
          <w:szCs w:val="24"/>
          <w:lang w:eastAsia="pt-BR"/>
        </w:rPr>
        <w:t>e</w:t>
      </w:r>
      <w:proofErr w:type="gramEnd"/>
      <w:r w:rsidR="007E09CC" w:rsidRPr="00710A82">
        <w:rPr>
          <w:rFonts w:ascii="Times New Roman" w:eastAsia="Times New Roman" w:hAnsi="Times New Roman"/>
          <w:strike/>
          <w:color w:val="538135" w:themeColor="accent6" w:themeShade="BF"/>
          <w:sz w:val="24"/>
          <w:szCs w:val="24"/>
          <w:lang w:eastAsia="pt-BR"/>
        </w:rPr>
        <w:t xml:space="preserve"> apoiar a resolução de eventuais conflitos</w:t>
      </w:r>
      <w:r w:rsidR="007E09CC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DE4CE7" w:rsidRPr="00F815F7" w:rsidRDefault="00DE4CE7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</w:t>
      </w:r>
      <w:r w:rsidR="006D5956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º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</w:t>
      </w:r>
      <w:r w:rsidR="00DE4CE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</w:t>
      </w:r>
      <w:r w:rsidR="002D60FE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representada prioritariamente pela ANA, SRHU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/MMA</w:t>
      </w:r>
      <w:r w:rsidR="002D60FE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 CPRM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,</w:t>
      </w:r>
      <w:r w:rsidR="002D60FE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em articulação com os órgãos </w:t>
      </w:r>
      <w:r w:rsidR="005073D9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gestores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estaduais de recursos hídricos, desempenhar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ão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as tratativas de natureza técnica nas relações bi e multilaterais envolvendo aquíferos ou sistemas aquíferos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transfronteiriços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. 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2</w:t>
      </w:r>
      <w:r w:rsidR="00BB56E3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</w:t>
      </w:r>
      <w:r w:rsidR="00C31D3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2D60FE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</w:t>
      </w:r>
      <w:r w:rsidR="002D60FE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representada prioritariamente pela ANA, SRHU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/MMA</w:t>
      </w:r>
      <w:r w:rsidR="002D60FE" w:rsidRP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e CPRM</w:t>
      </w:r>
      <w:r w:rsidR="002D60FE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,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erá desenvolver 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incentivar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estudos em aquíferos interestaduais e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transfronteiriços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com o objetivo de propor diretrizes para a determinação da contribuição do fluxo de base dos aquíferos para os rios de domínio da União.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F815F7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1</w:t>
      </w:r>
      <w:r w:rsidR="00CB74C8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3</w:t>
      </w:r>
      <w:r w:rsidR="00BB56E3" w:rsidRPr="00CB74C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 Esta Resolução entra em vigor na data de sua publicação.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815F7" w:rsidRPr="00F815F7" w:rsidTr="00BF514D">
        <w:tc>
          <w:tcPr>
            <w:tcW w:w="4685" w:type="dxa"/>
            <w:shd w:val="clear" w:color="auto" w:fill="auto"/>
          </w:tcPr>
          <w:p w:rsidR="00F815F7" w:rsidRPr="00F815F7" w:rsidDel="00E759E0" w:rsidRDefault="00F815F7" w:rsidP="00F815F7">
            <w:pPr>
              <w:spacing w:after="0" w:line="240" w:lineRule="auto"/>
              <w:jc w:val="center"/>
              <w:rPr>
                <w:del w:id="0" w:author="Roseli dos Santos Souza" w:date="2016-06-03T12:04:00Z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del w:id="1" w:author="Roseli dos Santos Souza" w:date="2016-06-03T12:04:00Z">
              <w:r w:rsidRPr="00F815F7" w:rsidDel="00E759E0">
                <w:rPr>
                  <w:rFonts w:ascii="Times New Roman" w:eastAsia="Times New Roman" w:hAnsi="Times New Roman"/>
                  <w:b/>
                  <w:bCs/>
                  <w:color w:val="000000"/>
                  <w:sz w:val="24"/>
                  <w:szCs w:val="24"/>
                  <w:lang w:eastAsia="pt-BR"/>
                </w:rPr>
                <w:delText>IZABELLA TEIXEIRA</w:delText>
              </w:r>
            </w:del>
          </w:p>
          <w:p w:rsidR="00F815F7" w:rsidRPr="00F815F7" w:rsidRDefault="00F815F7" w:rsidP="00F8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815F7" w:rsidRPr="00F815F7" w:rsidDel="00E759E0" w:rsidRDefault="00AB678F" w:rsidP="00F815F7">
            <w:pPr>
              <w:spacing w:after="0" w:line="240" w:lineRule="auto"/>
              <w:jc w:val="center"/>
              <w:rPr>
                <w:del w:id="2" w:author="Roseli dos Santos Souza" w:date="2016-06-03T12:04:00Z"/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del w:id="3" w:author="Roseli dos Santos Souza" w:date="2016-06-03T12:04:00Z">
              <w:r w:rsidDel="00E759E0">
                <w:rPr>
                  <w:rFonts w:ascii="Times New Roman" w:eastAsia="Times New Roman" w:hAnsi="Times New Roman"/>
                  <w:b/>
                  <w:bCs/>
                  <w:color w:val="000000"/>
                  <w:sz w:val="24"/>
                  <w:szCs w:val="24"/>
                  <w:lang w:eastAsia="pt-BR"/>
                </w:rPr>
                <w:delText>CASSANDRA MARONI NUNES</w:delText>
              </w:r>
            </w:del>
          </w:p>
          <w:p w:rsidR="00F815F7" w:rsidRPr="00F815F7" w:rsidRDefault="00F815F7" w:rsidP="00E75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t-BR"/>
              </w:rPr>
            </w:pP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Secret</w:t>
            </w:r>
            <w:r w:rsidR="00E759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á</w:t>
            </w: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ri</w:t>
            </w:r>
            <w:r w:rsidR="00E759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AB678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Executiv</w:t>
            </w:r>
            <w:r w:rsidR="00E759E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o</w:t>
            </w:r>
          </w:p>
        </w:tc>
      </w:tr>
    </w:tbl>
    <w:p w:rsidR="007E09CC" w:rsidRPr="00F815F7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bookmarkStart w:id="4" w:name="_GoBack"/>
      <w:bookmarkEnd w:id="4"/>
    </w:p>
    <w:sectPr w:rsidR="007E09CC" w:rsidRPr="00F815F7" w:rsidSect="005D4D78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2E8" w:rsidRDefault="005F42E8" w:rsidP="007F39A8">
      <w:pPr>
        <w:spacing w:after="0" w:line="240" w:lineRule="auto"/>
      </w:pPr>
      <w:r>
        <w:separator/>
      </w:r>
    </w:p>
  </w:endnote>
  <w:endnote w:type="continuationSeparator" w:id="0">
    <w:p w:rsidR="005F42E8" w:rsidRDefault="005F42E8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Arial Unicode MS"/>
    <w:charset w:val="00"/>
    <w:family w:val="swiss"/>
    <w:pitch w:val="variable"/>
    <w:sig w:usb0="E45F8EFF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TT3713a23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470293"/>
      <w:docPartObj>
        <w:docPartGallery w:val="Page Numbers (Bottom of Page)"/>
        <w:docPartUnique/>
      </w:docPartObj>
    </w:sdtPr>
    <w:sdtEndPr/>
    <w:sdtContent>
      <w:p w:rsidR="00C33C55" w:rsidRDefault="00C33C5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9E0">
          <w:rPr>
            <w:noProof/>
          </w:rPr>
          <w:t>5</w:t>
        </w:r>
        <w:r>
          <w:fldChar w:fldCharType="end"/>
        </w:r>
        <w:r>
          <w:t xml:space="preserve"> – Minuta Resolução Gestão Integrada</w:t>
        </w:r>
        <w:r w:rsidR="00005115">
          <w:t xml:space="preserve"> – Contribuição CPRM</w:t>
        </w:r>
      </w:p>
    </w:sdtContent>
  </w:sdt>
  <w:p w:rsidR="007F39A8" w:rsidRDefault="007F39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2E8" w:rsidRDefault="005F42E8" w:rsidP="007F39A8">
      <w:pPr>
        <w:spacing w:after="0" w:line="240" w:lineRule="auto"/>
      </w:pPr>
      <w:r>
        <w:separator/>
      </w:r>
    </w:p>
  </w:footnote>
  <w:footnote w:type="continuationSeparator" w:id="0">
    <w:p w:rsidR="005F42E8" w:rsidRDefault="005F42E8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8" w15:restartNumberingAfterBreak="0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eli dos Santos Souza">
    <w15:presenceInfo w15:providerId="AD" w15:userId="S-1-5-21-10562335-2982657715-2242529834-56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5C"/>
    <w:rsid w:val="00005115"/>
    <w:rsid w:val="00012B4E"/>
    <w:rsid w:val="00020E4E"/>
    <w:rsid w:val="00027221"/>
    <w:rsid w:val="00031A88"/>
    <w:rsid w:val="00035A1F"/>
    <w:rsid w:val="00035D53"/>
    <w:rsid w:val="00035FE0"/>
    <w:rsid w:val="0004340A"/>
    <w:rsid w:val="00044366"/>
    <w:rsid w:val="000478BF"/>
    <w:rsid w:val="000525D8"/>
    <w:rsid w:val="00084C6F"/>
    <w:rsid w:val="0009541A"/>
    <w:rsid w:val="000C4AE5"/>
    <w:rsid w:val="000D03CE"/>
    <w:rsid w:val="000E4D60"/>
    <w:rsid w:val="000F5396"/>
    <w:rsid w:val="000F6414"/>
    <w:rsid w:val="0010519B"/>
    <w:rsid w:val="00115944"/>
    <w:rsid w:val="00145043"/>
    <w:rsid w:val="00162736"/>
    <w:rsid w:val="001647B2"/>
    <w:rsid w:val="00194D53"/>
    <w:rsid w:val="001A0309"/>
    <w:rsid w:val="001A3F2B"/>
    <w:rsid w:val="001A57B7"/>
    <w:rsid w:val="001D6E58"/>
    <w:rsid w:val="001D791D"/>
    <w:rsid w:val="001E331A"/>
    <w:rsid w:val="001F1E87"/>
    <w:rsid w:val="00201833"/>
    <w:rsid w:val="00231956"/>
    <w:rsid w:val="00250768"/>
    <w:rsid w:val="00271F25"/>
    <w:rsid w:val="00293994"/>
    <w:rsid w:val="002A5B5F"/>
    <w:rsid w:val="002B11A7"/>
    <w:rsid w:val="002C16E1"/>
    <w:rsid w:val="002D60FE"/>
    <w:rsid w:val="002E4450"/>
    <w:rsid w:val="002E59B4"/>
    <w:rsid w:val="00302AF1"/>
    <w:rsid w:val="00365343"/>
    <w:rsid w:val="00390D7D"/>
    <w:rsid w:val="00391F67"/>
    <w:rsid w:val="003B0F21"/>
    <w:rsid w:val="003E4177"/>
    <w:rsid w:val="003E5DA2"/>
    <w:rsid w:val="003E7B91"/>
    <w:rsid w:val="003F18AF"/>
    <w:rsid w:val="00402DF1"/>
    <w:rsid w:val="00425085"/>
    <w:rsid w:val="00433027"/>
    <w:rsid w:val="004455E4"/>
    <w:rsid w:val="00446AC3"/>
    <w:rsid w:val="00451E00"/>
    <w:rsid w:val="004538C4"/>
    <w:rsid w:val="00462BC5"/>
    <w:rsid w:val="00474AA5"/>
    <w:rsid w:val="00482B80"/>
    <w:rsid w:val="00497120"/>
    <w:rsid w:val="004A167E"/>
    <w:rsid w:val="004D6254"/>
    <w:rsid w:val="004E7010"/>
    <w:rsid w:val="004F00B4"/>
    <w:rsid w:val="004F251A"/>
    <w:rsid w:val="005073D9"/>
    <w:rsid w:val="005100A5"/>
    <w:rsid w:val="00511750"/>
    <w:rsid w:val="00526F2F"/>
    <w:rsid w:val="00530B01"/>
    <w:rsid w:val="0054705B"/>
    <w:rsid w:val="00550FC9"/>
    <w:rsid w:val="005636CA"/>
    <w:rsid w:val="00596A6C"/>
    <w:rsid w:val="005A0806"/>
    <w:rsid w:val="005D4D78"/>
    <w:rsid w:val="005F42E8"/>
    <w:rsid w:val="005F692A"/>
    <w:rsid w:val="006128C5"/>
    <w:rsid w:val="00627766"/>
    <w:rsid w:val="006724B6"/>
    <w:rsid w:val="006915EA"/>
    <w:rsid w:val="00692950"/>
    <w:rsid w:val="006A2BC5"/>
    <w:rsid w:val="006A54C0"/>
    <w:rsid w:val="006D5956"/>
    <w:rsid w:val="006E0D04"/>
    <w:rsid w:val="006F5B58"/>
    <w:rsid w:val="00700B2B"/>
    <w:rsid w:val="00707017"/>
    <w:rsid w:val="007074C6"/>
    <w:rsid w:val="00710A82"/>
    <w:rsid w:val="00724D53"/>
    <w:rsid w:val="00750675"/>
    <w:rsid w:val="007508F5"/>
    <w:rsid w:val="00767A42"/>
    <w:rsid w:val="00787C4A"/>
    <w:rsid w:val="00793A12"/>
    <w:rsid w:val="007C5037"/>
    <w:rsid w:val="007E09CC"/>
    <w:rsid w:val="007E7EFD"/>
    <w:rsid w:val="007F39A8"/>
    <w:rsid w:val="007F64DC"/>
    <w:rsid w:val="00802BED"/>
    <w:rsid w:val="00857A7B"/>
    <w:rsid w:val="00872CD8"/>
    <w:rsid w:val="008B2D9B"/>
    <w:rsid w:val="00905CAC"/>
    <w:rsid w:val="00905F3A"/>
    <w:rsid w:val="009110F0"/>
    <w:rsid w:val="00915546"/>
    <w:rsid w:val="00917970"/>
    <w:rsid w:val="009243E5"/>
    <w:rsid w:val="00933AF3"/>
    <w:rsid w:val="00960F6C"/>
    <w:rsid w:val="00972B17"/>
    <w:rsid w:val="00974373"/>
    <w:rsid w:val="009760F1"/>
    <w:rsid w:val="009775E8"/>
    <w:rsid w:val="009C455C"/>
    <w:rsid w:val="009D69A0"/>
    <w:rsid w:val="009E655A"/>
    <w:rsid w:val="00A258EF"/>
    <w:rsid w:val="00A274F5"/>
    <w:rsid w:val="00A406AE"/>
    <w:rsid w:val="00A41E61"/>
    <w:rsid w:val="00A422C9"/>
    <w:rsid w:val="00A4698E"/>
    <w:rsid w:val="00A50702"/>
    <w:rsid w:val="00A704B0"/>
    <w:rsid w:val="00A74B59"/>
    <w:rsid w:val="00A7758B"/>
    <w:rsid w:val="00A836AF"/>
    <w:rsid w:val="00A87F60"/>
    <w:rsid w:val="00A94AF7"/>
    <w:rsid w:val="00A97264"/>
    <w:rsid w:val="00AA5DA9"/>
    <w:rsid w:val="00AA670D"/>
    <w:rsid w:val="00AB678F"/>
    <w:rsid w:val="00AC5F13"/>
    <w:rsid w:val="00AD0785"/>
    <w:rsid w:val="00AD4C4C"/>
    <w:rsid w:val="00AF0AC3"/>
    <w:rsid w:val="00B04086"/>
    <w:rsid w:val="00B05D56"/>
    <w:rsid w:val="00B422C6"/>
    <w:rsid w:val="00B4241D"/>
    <w:rsid w:val="00B43A5D"/>
    <w:rsid w:val="00B50A1D"/>
    <w:rsid w:val="00B57480"/>
    <w:rsid w:val="00B62111"/>
    <w:rsid w:val="00B643C9"/>
    <w:rsid w:val="00B93EED"/>
    <w:rsid w:val="00B94FF4"/>
    <w:rsid w:val="00BA073F"/>
    <w:rsid w:val="00BB56E3"/>
    <w:rsid w:val="00BD7ADB"/>
    <w:rsid w:val="00BE3CA2"/>
    <w:rsid w:val="00BF28C1"/>
    <w:rsid w:val="00C07627"/>
    <w:rsid w:val="00C31B32"/>
    <w:rsid w:val="00C31D35"/>
    <w:rsid w:val="00C33C55"/>
    <w:rsid w:val="00C42470"/>
    <w:rsid w:val="00C44F79"/>
    <w:rsid w:val="00C45608"/>
    <w:rsid w:val="00C542F2"/>
    <w:rsid w:val="00C623FE"/>
    <w:rsid w:val="00C65840"/>
    <w:rsid w:val="00C905C3"/>
    <w:rsid w:val="00CB74C8"/>
    <w:rsid w:val="00CC4FCA"/>
    <w:rsid w:val="00CC55B7"/>
    <w:rsid w:val="00CE15CC"/>
    <w:rsid w:val="00CE352A"/>
    <w:rsid w:val="00CF494D"/>
    <w:rsid w:val="00CF605E"/>
    <w:rsid w:val="00D11684"/>
    <w:rsid w:val="00D40E50"/>
    <w:rsid w:val="00D75C69"/>
    <w:rsid w:val="00D8670B"/>
    <w:rsid w:val="00DC36B2"/>
    <w:rsid w:val="00DC7A0A"/>
    <w:rsid w:val="00DE4CE7"/>
    <w:rsid w:val="00DF0CB7"/>
    <w:rsid w:val="00DF4E2A"/>
    <w:rsid w:val="00E03023"/>
    <w:rsid w:val="00E12B09"/>
    <w:rsid w:val="00E1451D"/>
    <w:rsid w:val="00E205F3"/>
    <w:rsid w:val="00E21E47"/>
    <w:rsid w:val="00E27029"/>
    <w:rsid w:val="00E316FD"/>
    <w:rsid w:val="00E442C8"/>
    <w:rsid w:val="00E44507"/>
    <w:rsid w:val="00E5526B"/>
    <w:rsid w:val="00E55519"/>
    <w:rsid w:val="00E57215"/>
    <w:rsid w:val="00E64911"/>
    <w:rsid w:val="00E759E0"/>
    <w:rsid w:val="00E81473"/>
    <w:rsid w:val="00EA20BF"/>
    <w:rsid w:val="00EA63C0"/>
    <w:rsid w:val="00EB0754"/>
    <w:rsid w:val="00EB4D69"/>
    <w:rsid w:val="00EB6CE9"/>
    <w:rsid w:val="00EC176B"/>
    <w:rsid w:val="00ED43DD"/>
    <w:rsid w:val="00ED562F"/>
    <w:rsid w:val="00EF7594"/>
    <w:rsid w:val="00F22ACB"/>
    <w:rsid w:val="00F23858"/>
    <w:rsid w:val="00F3657B"/>
    <w:rsid w:val="00F42DB1"/>
    <w:rsid w:val="00F60EB1"/>
    <w:rsid w:val="00F6223B"/>
    <w:rsid w:val="00F815F7"/>
    <w:rsid w:val="00F854C7"/>
    <w:rsid w:val="00FA3734"/>
    <w:rsid w:val="00FA3954"/>
    <w:rsid w:val="00FC516B"/>
    <w:rsid w:val="00FE0934"/>
    <w:rsid w:val="00FE0BBF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8766B5E-BAF7-4DFB-A231-332133EB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TextosemFormataoChar">
    <w:name w:val="Texto sem Formatação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</w:style>
  <w:style w:type="character" w:customStyle="1" w:styleId="spelle">
    <w:name w:val="spelle"/>
    <w:basedOn w:val="Fontepargpadro1"/>
  </w:style>
  <w:style w:type="character" w:customStyle="1" w:styleId="grame">
    <w:name w:val="grame"/>
    <w:basedOn w:val="Fontepargpadro1"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072D0-9373-4F8E-A185-E8BBB048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1670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zoltan.romero</dc:creator>
  <cp:lastModifiedBy>Roseli dos Santos Souza</cp:lastModifiedBy>
  <cp:revision>3</cp:revision>
  <cp:lastPrinted>2015-09-21T19:56:00Z</cp:lastPrinted>
  <dcterms:created xsi:type="dcterms:W3CDTF">2016-06-03T14:45:00Z</dcterms:created>
  <dcterms:modified xsi:type="dcterms:W3CDTF">2016-06-03T15:05:00Z</dcterms:modified>
</cp:coreProperties>
</file>